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BA38C" w14:textId="77777777" w:rsidR="00E74414" w:rsidRPr="00310F6E" w:rsidRDefault="00E74414" w:rsidP="00E74414">
      <w:pPr>
        <w:jc w:val="center"/>
      </w:pPr>
      <w:r w:rsidRPr="00310F6E">
        <w:t xml:space="preserve">ANNEX 1 – </w:t>
      </w:r>
    </w:p>
    <w:p w14:paraId="696DDB38" w14:textId="77777777" w:rsidR="00E74414" w:rsidRPr="00310F6E" w:rsidRDefault="00E74414" w:rsidP="00E74414">
      <w:pPr>
        <w:jc w:val="center"/>
      </w:pPr>
    </w:p>
    <w:p w14:paraId="367FD760" w14:textId="77777777"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14:paraId="61764428" w14:textId="77777777" w:rsidR="00E74414" w:rsidRPr="00197841" w:rsidRDefault="00E74414" w:rsidP="00E74414">
      <w:pPr>
        <w:ind w:left="1560" w:hanging="1560"/>
        <w:rPr>
          <w:b/>
        </w:rPr>
      </w:pPr>
    </w:p>
    <w:p w14:paraId="11219AE9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14:paraId="51409118" w14:textId="77777777" w:rsidR="00803435" w:rsidRDefault="00803435" w:rsidP="005F2825">
      <w:pPr>
        <w:pStyle w:val="Default"/>
        <w:ind w:left="1560"/>
        <w:jc w:val="both"/>
        <w:rPr>
          <w:bCs/>
          <w:sz w:val="23"/>
          <w:szCs w:val="23"/>
        </w:rPr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>the different management ta</w:t>
      </w:r>
      <w:bookmarkStart w:id="5" w:name="_GoBack"/>
      <w:bookmarkEnd w:id="5"/>
      <w:r w:rsidRPr="00AF68D2">
        <w:rPr>
          <w:bCs/>
          <w:sz w:val="23"/>
          <w:szCs w:val="23"/>
        </w:rPr>
        <w:t xml:space="preserve">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 xml:space="preserve">be carried out at any management level (operational, tactical or strategic). Some of </w:t>
      </w:r>
      <w:proofErr w:type="gramStart"/>
      <w:r w:rsidRPr="00AF68D2">
        <w:rPr>
          <w:bCs/>
          <w:sz w:val="23"/>
          <w:szCs w:val="23"/>
        </w:rPr>
        <w:t>these task</w:t>
      </w:r>
      <w:proofErr w:type="gramEnd"/>
      <w:r w:rsidRPr="00AF68D2">
        <w:rPr>
          <w:bCs/>
          <w:sz w:val="23"/>
          <w:szCs w:val="23"/>
        </w:rPr>
        <w:t xml:space="preserve"> may be </w:t>
      </w:r>
      <w:r>
        <w:rPr>
          <w:bCs/>
          <w:sz w:val="23"/>
          <w:szCs w:val="23"/>
        </w:rPr>
        <w:t>carried out by a VTSO who is off-duty, or during the VTSO’s watch at hours of low activity.</w:t>
      </w:r>
    </w:p>
    <w:p w14:paraId="350B2541" w14:textId="77777777" w:rsidR="00803435" w:rsidRPr="001A1D22" w:rsidDel="00505D74" w:rsidRDefault="00803435">
      <w:pPr>
        <w:pStyle w:val="Default"/>
        <w:ind w:left="1560"/>
        <w:jc w:val="both"/>
        <w:rPr>
          <w:del w:id="6" w:author="fabrizio" w:date="2018-10-03T09:36:00Z"/>
          <w:bCs/>
          <w:sz w:val="23"/>
          <w:szCs w:val="23"/>
        </w:rPr>
        <w:pPrChange w:id="7" w:author="fabrizio" w:date="2018-10-03T14:37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 “</w:t>
      </w:r>
      <w:proofErr w:type="spellStart"/>
      <w:r w:rsidRPr="00343202">
        <w:rPr>
          <w:bCs/>
          <w:sz w:val="23"/>
          <w:szCs w:val="23"/>
        </w:rPr>
        <w:t>teamleaders</w:t>
      </w:r>
      <w:proofErr w:type="spellEnd"/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 xml:space="preserve">a tactical </w:t>
      </w:r>
      <w:proofErr w:type="gramStart"/>
      <w:r w:rsidRPr="00AF68D2">
        <w:rPr>
          <w:bCs/>
          <w:sz w:val="23"/>
          <w:szCs w:val="23"/>
        </w:rPr>
        <w:t>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 -</w:t>
      </w:r>
      <w:proofErr w:type="gramEnd"/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or even to </w:t>
      </w:r>
      <w:r>
        <w:rPr>
          <w:bCs/>
          <w:sz w:val="23"/>
          <w:szCs w:val="23"/>
        </w:rPr>
        <w:t xml:space="preserve"> a “manager”, “head of VTS” etc  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8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14:paraId="07A0F8CC" w14:textId="77777777" w:rsidR="00803435" w:rsidRDefault="00803435" w:rsidP="00803435">
      <w:pPr>
        <w:pStyle w:val="Default"/>
        <w:jc w:val="both"/>
        <w:rPr>
          <w:bCs/>
          <w:sz w:val="23"/>
          <w:szCs w:val="23"/>
        </w:rPr>
      </w:pPr>
    </w:p>
    <w:p w14:paraId="457556D7" w14:textId="77777777" w:rsidR="00E74414" w:rsidRPr="00197841" w:rsidRDefault="00E74414" w:rsidP="00E74414">
      <w:pPr>
        <w:ind w:left="1560" w:hanging="1560"/>
      </w:pPr>
    </w:p>
    <w:p w14:paraId="419160CE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14:paraId="013B8B7E" w14:textId="77777777" w:rsidR="00E74414" w:rsidRPr="00197841" w:rsidRDefault="00E74414" w:rsidP="00E74414"/>
    <w:p w14:paraId="64630D47" w14:textId="77777777"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1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1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1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1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14:paraId="470158F3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14:paraId="19BE46C2" w14:textId="77777777" w:rsidR="00E74414" w:rsidRDefault="00E74414" w:rsidP="00E74414">
      <w:pPr>
        <w:ind w:left="1560"/>
        <w:jc w:val="both"/>
        <w:rPr>
          <w:ins w:id="2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there </w:t>
      </w:r>
      <w:proofErr w:type="gramStart"/>
      <w:r w:rsidRPr="00787571"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  <w:t>are  specific</w:t>
      </w:r>
      <w:proofErr w:type="gramEnd"/>
      <w:r w:rsidRPr="00787571">
        <w:rPr>
          <w:rFonts w:cs="Arial"/>
          <w:bCs/>
          <w:color w:val="000000"/>
          <w:sz w:val="23"/>
          <w:szCs w:val="23"/>
          <w:lang w:eastAsia="en-GB"/>
          <w:rPrChange w:id="33" w:author="fabrizio" w:date="2018-10-03T14:37:00Z">
            <w:rPr>
              <w:rFonts w:ascii="Calibri" w:eastAsia="Times New Roman" w:hAnsi="Calibri"/>
            </w:rPr>
          </w:rPrChange>
        </w:rPr>
        <w:t xml:space="preserve"> activities related to the competencies indicated in column A .</w:t>
      </w:r>
    </w:p>
    <w:p w14:paraId="33AD4A35" w14:textId="77777777" w:rsidR="00787571" w:rsidRPr="00787571" w:rsidRDefault="00787571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</w:rPr>
          </w:rPrChange>
        </w:rPr>
      </w:pPr>
      <w:ins w:id="35" w:author="fabrizio" w:date="2018-10-03T14:39:00Z">
        <w:r>
          <w:rPr>
            <w:rFonts w:cs="Arial"/>
            <w:bCs/>
            <w:color w:val="000000"/>
            <w:sz w:val="23"/>
            <w:szCs w:val="23"/>
            <w:lang w:eastAsia="en-GB"/>
          </w:rPr>
          <w:t>In column D you can sign yes or not if the enlisted activities are met in your VTS</w:t>
        </w:r>
      </w:ins>
    </w:p>
    <w:p w14:paraId="1A04A2E8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8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</w:t>
      </w:r>
      <w:proofErr w:type="gramStart"/>
      <w:r w:rsidRPr="00787571">
        <w:rPr>
          <w:rFonts w:cs="Arial"/>
          <w:bCs/>
          <w:color w:val="000000"/>
          <w:sz w:val="23"/>
          <w:szCs w:val="23"/>
          <w:lang w:eastAsia="en-GB"/>
          <w:rPrChange w:id="40" w:author="fabrizio" w:date="2018-10-03T14:37:00Z">
            <w:rPr>
              <w:rFonts w:ascii="Calibri" w:eastAsia="Times New Roman" w:hAnsi="Calibri"/>
            </w:rPr>
          </w:rPrChange>
        </w:rPr>
        <w:t>add  OTHER</w:t>
      </w:r>
      <w:proofErr w:type="gramEnd"/>
      <w:r w:rsidRPr="00787571">
        <w:rPr>
          <w:rFonts w:cs="Arial"/>
          <w:bCs/>
          <w:color w:val="000000"/>
          <w:sz w:val="23"/>
          <w:szCs w:val="23"/>
          <w:lang w:eastAsia="en-GB"/>
          <w:rPrChange w:id="41" w:author="fabrizio" w:date="2018-10-03T14:37:00Z">
            <w:rPr>
              <w:rFonts w:ascii="Calibri" w:eastAsia="Times New Roman" w:hAnsi="Calibri"/>
            </w:rPr>
          </w:rPrChange>
        </w:rPr>
        <w:t xml:space="preserve">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42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43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14:paraId="3EEA54FB" w14:textId="77777777"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1"/>
        <w:gridCol w:w="1393"/>
        <w:gridCol w:w="1247"/>
        <w:gridCol w:w="4457"/>
      </w:tblGrid>
      <w:tr w:rsidR="00E74414" w:rsidRPr="00310F6E" w14:paraId="2ACA48F3" w14:textId="77777777" w:rsidTr="00BF5B2B">
        <w:tc>
          <w:tcPr>
            <w:tcW w:w="2693" w:type="dxa"/>
          </w:tcPr>
          <w:p w14:paraId="3ECAEB96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392" w:type="dxa"/>
            <w:gridSpan w:val="2"/>
          </w:tcPr>
          <w:p w14:paraId="09BCC17F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4769" w:type="dxa"/>
          </w:tcPr>
          <w:p w14:paraId="2957DD1C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E74414" w:rsidRPr="00310F6E" w14:paraId="367078D1" w14:textId="77777777" w:rsidTr="00BF5B2B">
        <w:tc>
          <w:tcPr>
            <w:tcW w:w="2693" w:type="dxa"/>
          </w:tcPr>
          <w:p w14:paraId="2D5D5A96" w14:textId="77777777" w:rsidR="00E74414" w:rsidRPr="00197841" w:rsidRDefault="00E74414" w:rsidP="00BF5B2B">
            <w:r w:rsidRPr="00310F6E">
              <w:rPr>
                <w:b/>
              </w:rPr>
              <w:t xml:space="preserve">Job </w:t>
            </w:r>
            <w:proofErr w:type="gramStart"/>
            <w:r w:rsidRPr="00310F6E">
              <w:rPr>
                <w:b/>
              </w:rPr>
              <w:t>description,  according</w:t>
            </w:r>
            <w:proofErr w:type="gramEnd"/>
            <w:r w:rsidRPr="00310F6E">
              <w:rPr>
                <w:b/>
              </w:rPr>
              <w:t xml:space="preserve"> to IALA Recommendation V 103</w:t>
            </w:r>
          </w:p>
        </w:tc>
        <w:tc>
          <w:tcPr>
            <w:tcW w:w="2392" w:type="dxa"/>
            <w:gridSpan w:val="2"/>
          </w:tcPr>
          <w:p w14:paraId="7168EAD4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4769" w:type="dxa"/>
          </w:tcPr>
          <w:p w14:paraId="6105CC03" w14:textId="77777777"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E74414" w:rsidRPr="00310F6E" w14:paraId="6AE3C83B" w14:textId="77777777" w:rsidTr="00BF5B2B">
        <w:tc>
          <w:tcPr>
            <w:tcW w:w="2693" w:type="dxa"/>
          </w:tcPr>
          <w:p w14:paraId="13D7A8B8" w14:textId="77777777" w:rsidR="00E74414" w:rsidRDefault="00E74414" w:rsidP="00BF5B2B">
            <w:pPr>
              <w:rPr>
                <w:b/>
              </w:rPr>
            </w:pPr>
            <w:r w:rsidRPr="00310F6E">
              <w:rPr>
                <w:b/>
              </w:rPr>
              <w:t>MANAGERIAL COMPETENC</w:t>
            </w:r>
            <w:r w:rsidR="00E617C8"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14:paraId="53705690" w14:textId="77777777" w:rsidR="00E74414" w:rsidRPr="00197841" w:rsidRDefault="00E74414" w:rsidP="00BF5B2B">
            <w:pPr>
              <w:rPr>
                <w:b/>
              </w:rPr>
            </w:pPr>
            <w:r>
              <w:rPr>
                <w:rFonts w:cs="Arial"/>
                <w:color w:val="000000"/>
              </w:rPr>
              <w:t>(</w:t>
            </w:r>
            <w:r w:rsidRPr="00197841">
              <w:rPr>
                <w:rFonts w:cs="Arial"/>
                <w:color w:val="000000"/>
              </w:rPr>
              <w:t xml:space="preserve">Managing and co-ordinating financial, </w:t>
            </w:r>
            <w:proofErr w:type="gramStart"/>
            <w:r w:rsidRPr="00197841">
              <w:rPr>
                <w:rFonts w:cs="Arial"/>
                <w:color w:val="000000"/>
              </w:rPr>
              <w:t xml:space="preserve">technical </w:t>
            </w:r>
            <w:r w:rsidR="00803435">
              <w:rPr>
                <w:rFonts w:cs="Arial"/>
                <w:color w:val="000000"/>
              </w:rPr>
              <w:t>,</w:t>
            </w:r>
            <w:proofErr w:type="gramEnd"/>
            <w:r w:rsidR="00803435">
              <w:rPr>
                <w:rFonts w:cs="Arial"/>
                <w:color w:val="000000"/>
              </w:rPr>
              <w:t xml:space="preserve"> </w:t>
            </w:r>
            <w:del w:id="44" w:author="fabrizio" w:date="2018-10-02T17:17:00Z">
              <w:r w:rsidR="00803435" w:rsidDel="00E0596D">
                <w:rPr>
                  <w:rFonts w:cs="Arial"/>
                  <w:color w:val="000000"/>
                </w:rPr>
                <w:delText xml:space="preserve">legal </w:delText>
              </w:r>
            </w:del>
            <w:r w:rsidRPr="00197841">
              <w:rPr>
                <w:rFonts w:cs="Arial"/>
                <w:color w:val="000000"/>
              </w:rPr>
              <w:t>and human resources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243" w:type="dxa"/>
          </w:tcPr>
          <w:p w14:paraId="17B5A33D" w14:textId="77777777"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149" w:type="dxa"/>
          </w:tcPr>
          <w:p w14:paraId="2E44153B" w14:textId="77777777"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4769" w:type="dxa"/>
          </w:tcPr>
          <w:p w14:paraId="04EF4983" w14:textId="77777777" w:rsidR="00E74414" w:rsidRPr="00197841" w:rsidRDefault="00E74414" w:rsidP="00BF5B2B"/>
        </w:tc>
      </w:tr>
      <w:tr w:rsidR="00E74414" w:rsidRPr="00310F6E" w14:paraId="4B296FB0" w14:textId="77777777" w:rsidTr="00BF5B2B">
        <w:tc>
          <w:tcPr>
            <w:tcW w:w="2693" w:type="dxa"/>
          </w:tcPr>
          <w:p w14:paraId="3F856EA1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 xml:space="preserve">Ensuring that the aims and objectives of the VTS </w:t>
            </w:r>
            <w:proofErr w:type="gramStart"/>
            <w:r w:rsidRPr="00197841">
              <w:rPr>
                <w:rFonts w:cs="Arial"/>
                <w:color w:val="000000"/>
              </w:rPr>
              <w:t>are met at all times</w:t>
            </w:r>
            <w:proofErr w:type="gramEnd"/>
          </w:p>
        </w:tc>
        <w:tc>
          <w:tcPr>
            <w:tcW w:w="1243" w:type="dxa"/>
          </w:tcPr>
          <w:p w14:paraId="7CF1DF3E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660E35AC" w14:textId="77777777" w:rsidR="00E74414" w:rsidRPr="00197841" w:rsidRDefault="00E74414" w:rsidP="00BF5B2B"/>
        </w:tc>
        <w:tc>
          <w:tcPr>
            <w:tcW w:w="4769" w:type="dxa"/>
          </w:tcPr>
          <w:p w14:paraId="4A2DF3E8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(example)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5FF2DEC0" w14:textId="77777777" w:rsidR="00E74414" w:rsidRDefault="00E74414" w:rsidP="00BF5B2B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rostering </w:t>
            </w:r>
          </w:p>
          <w:p w14:paraId="035852EE" w14:textId="77777777" w:rsidR="00E74414" w:rsidRPr="00197841" w:rsidRDefault="00E74414" w:rsidP="00BF5B2B"/>
          <w:p w14:paraId="6E722C81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2D224BF9" w14:textId="77777777"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>security policy</w:t>
            </w:r>
          </w:p>
          <w:p w14:paraId="17C953B8" w14:textId="77777777" w:rsidR="00E74414" w:rsidRDefault="00E74414" w:rsidP="00BF5B2B"/>
          <w:p w14:paraId="219D7F87" w14:textId="77777777"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 xml:space="preserve"> port strategies</w:t>
            </w:r>
          </w:p>
          <w:p w14:paraId="32323509" w14:textId="77777777" w:rsidR="00E74414" w:rsidRPr="00197841" w:rsidRDefault="00E74414" w:rsidP="00BF5B2B"/>
        </w:tc>
      </w:tr>
      <w:tr w:rsidR="00E74414" w:rsidRPr="00310F6E" w14:paraId="63EB64D9" w14:textId="77777777" w:rsidTr="00BF5B2B">
        <w:tc>
          <w:tcPr>
            <w:tcW w:w="2693" w:type="dxa"/>
          </w:tcPr>
          <w:p w14:paraId="0FAE8F7A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the standards set by the Competent/VTS Authority for operator qualifications and training are met</w:t>
            </w:r>
          </w:p>
        </w:tc>
        <w:tc>
          <w:tcPr>
            <w:tcW w:w="1243" w:type="dxa"/>
          </w:tcPr>
          <w:p w14:paraId="36C2FB4F" w14:textId="77777777" w:rsidR="00E74414" w:rsidRPr="00197841" w:rsidRDefault="00E74414" w:rsidP="00BF5B2B"/>
        </w:tc>
        <w:tc>
          <w:tcPr>
            <w:tcW w:w="1149" w:type="dxa"/>
          </w:tcPr>
          <w:p w14:paraId="712FE42E" w14:textId="77777777" w:rsidR="00E74414" w:rsidRPr="00197841" w:rsidRDefault="00E74414" w:rsidP="00BF5B2B"/>
        </w:tc>
        <w:tc>
          <w:tcPr>
            <w:tcW w:w="4769" w:type="dxa"/>
          </w:tcPr>
          <w:p w14:paraId="5551BAC9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Administration of personnel selection procedure (recruitment)</w:t>
            </w:r>
          </w:p>
          <w:p w14:paraId="3B779772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Plan and oversee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training cycle</w:t>
            </w:r>
          </w:p>
          <w:p w14:paraId="75F9D5DD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14:paraId="0C8E7D3E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 xml:space="preserve">Ensure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the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implementation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of T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eam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R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esource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M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anagement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-training (statistics, decision making, team</w:t>
            </w:r>
            <w:r>
              <w:rPr>
                <w:rFonts w:cs="Arial"/>
                <w:color w:val="222222"/>
                <w:sz w:val="21"/>
                <w:szCs w:val="21"/>
              </w:rPr>
              <w:t>w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ork, leader</w:t>
            </w:r>
            <w:r>
              <w:rPr>
                <w:rFonts w:cs="Arial"/>
                <w:color w:val="222222"/>
                <w:sz w:val="21"/>
                <w:szCs w:val="21"/>
              </w:rPr>
              <w:t>ship, communication, stress an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d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fatigue etc)</w:t>
            </w:r>
          </w:p>
          <w:p w14:paraId="51677409" w14:textId="77777777" w:rsidR="00E74414" w:rsidRDefault="00E74414" w:rsidP="00E3787F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  <w:p w14:paraId="08DB662C" w14:textId="77777777" w:rsidR="00E74414" w:rsidRPr="00197841" w:rsidRDefault="00E74414" w:rsidP="00BF5B2B"/>
        </w:tc>
      </w:tr>
      <w:tr w:rsidR="00E74414" w:rsidRPr="00310F6E" w14:paraId="3D1EBC3F" w14:textId="77777777" w:rsidTr="00BF5B2B">
        <w:tc>
          <w:tcPr>
            <w:tcW w:w="2693" w:type="dxa"/>
          </w:tcPr>
          <w:p w14:paraId="5888C1E1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lastRenderedPageBreak/>
              <w:t>Ensuring that the training and certification of VTS personnel are appropriate to the service types being provided</w:t>
            </w:r>
          </w:p>
        </w:tc>
        <w:tc>
          <w:tcPr>
            <w:tcW w:w="1243" w:type="dxa"/>
          </w:tcPr>
          <w:p w14:paraId="1182C7E8" w14:textId="77777777" w:rsidR="00E74414" w:rsidRPr="00197841" w:rsidRDefault="00E74414" w:rsidP="00BF5B2B"/>
        </w:tc>
        <w:tc>
          <w:tcPr>
            <w:tcW w:w="1149" w:type="dxa"/>
          </w:tcPr>
          <w:p w14:paraId="613BC9B9" w14:textId="77777777" w:rsidR="00E74414" w:rsidRPr="00197841" w:rsidRDefault="00E74414" w:rsidP="00BF5B2B"/>
        </w:tc>
        <w:tc>
          <w:tcPr>
            <w:tcW w:w="4769" w:type="dxa"/>
          </w:tcPr>
          <w:p w14:paraId="4DB6B21F" w14:textId="77777777" w:rsidR="00E74414" w:rsidRPr="00197841" w:rsidRDefault="00E74414" w:rsidP="00BF5B2B">
            <w:r w:rsidRPr="00197841">
              <w:t>(example)</w:t>
            </w:r>
          </w:p>
          <w:p w14:paraId="74DC2906" w14:textId="77777777" w:rsidR="00E74414" w:rsidRPr="00197841" w:rsidRDefault="00E74414" w:rsidP="00BF5B2B">
            <w:r w:rsidRPr="00197841">
              <w:t>Provide annual/periodical assessment</w:t>
            </w:r>
          </w:p>
        </w:tc>
      </w:tr>
      <w:tr w:rsidR="00E74414" w:rsidRPr="00310F6E" w14:paraId="01F34802" w14:textId="77777777" w:rsidTr="00BF5B2B">
        <w:tc>
          <w:tcPr>
            <w:tcW w:w="2693" w:type="dxa"/>
          </w:tcPr>
          <w:p w14:paraId="5F289A78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VTS quality standards are maintained</w:t>
            </w:r>
          </w:p>
        </w:tc>
        <w:tc>
          <w:tcPr>
            <w:tcW w:w="1243" w:type="dxa"/>
          </w:tcPr>
          <w:p w14:paraId="33BAE8C7" w14:textId="77777777" w:rsidR="00E74414" w:rsidRPr="00197841" w:rsidRDefault="00E74414" w:rsidP="00BF5B2B"/>
        </w:tc>
        <w:tc>
          <w:tcPr>
            <w:tcW w:w="1149" w:type="dxa"/>
          </w:tcPr>
          <w:p w14:paraId="2480E573" w14:textId="77777777" w:rsidR="00E74414" w:rsidRPr="00197841" w:rsidRDefault="00E74414" w:rsidP="00BF5B2B"/>
        </w:tc>
        <w:tc>
          <w:tcPr>
            <w:tcW w:w="4769" w:type="dxa"/>
          </w:tcPr>
          <w:p w14:paraId="7FEF275E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14:paraId="14C64301" w14:textId="77777777" w:rsidR="001B4D16" w:rsidRDefault="00E3787F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r</w:t>
            </w:r>
            <w:r w:rsidR="001B4D16">
              <w:rPr>
                <w:rFonts w:cs="Arial"/>
                <w:color w:val="222222"/>
                <w:sz w:val="21"/>
                <w:szCs w:val="21"/>
              </w:rPr>
              <w:t>isk analysis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1505289A" w14:textId="77777777" w:rsidR="00E74414" w:rsidRPr="0000591F" w:rsidRDefault="00E74414" w:rsidP="00BF5B2B">
            <w:pPr>
              <w:rPr>
                <w:lang w:val="fr-FR"/>
              </w:rPr>
            </w:pPr>
          </w:p>
        </w:tc>
      </w:tr>
      <w:tr w:rsidR="00E74414" w:rsidRPr="00310F6E" w14:paraId="3A290361" w14:textId="77777777" w:rsidTr="00BF5B2B">
        <w:tc>
          <w:tcPr>
            <w:tcW w:w="2693" w:type="dxa"/>
          </w:tcPr>
          <w:p w14:paraId="6D1E20B5" w14:textId="77777777"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Ensure security of work </w:t>
            </w:r>
            <w:proofErr w:type="spellStart"/>
            <w:r>
              <w:rPr>
                <w:rFonts w:cs="Arial"/>
                <w:color w:val="000000"/>
              </w:rPr>
              <w:t>environement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43" w:type="dxa"/>
          </w:tcPr>
          <w:p w14:paraId="37D9B180" w14:textId="77777777" w:rsidR="00E74414" w:rsidRPr="00197841" w:rsidRDefault="00E74414" w:rsidP="00BF5B2B"/>
        </w:tc>
        <w:tc>
          <w:tcPr>
            <w:tcW w:w="1149" w:type="dxa"/>
          </w:tcPr>
          <w:p w14:paraId="357B3BB7" w14:textId="77777777" w:rsidR="00E74414" w:rsidRPr="00197841" w:rsidRDefault="00E74414" w:rsidP="00BF5B2B"/>
        </w:tc>
        <w:tc>
          <w:tcPr>
            <w:tcW w:w="4769" w:type="dxa"/>
          </w:tcPr>
          <w:p w14:paraId="53AEA882" w14:textId="77777777"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external aggression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protocol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6E835293" w14:textId="77777777"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drugs</w:t>
            </w:r>
            <w:r>
              <w:rPr>
                <w:rFonts w:cs="Arial"/>
                <w:color w:val="222222"/>
                <w:sz w:val="21"/>
                <w:szCs w:val="21"/>
              </w:rPr>
              <w:t>,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harassment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and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alcohol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policy</w:t>
            </w:r>
          </w:p>
          <w:p w14:paraId="3F03B8F4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CDB43AF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</w:t>
            </w:r>
            <w:r w:rsidR="00EB4517">
              <w:rPr>
                <w:rFonts w:cs="Arial"/>
                <w:color w:val="222222"/>
                <w:sz w:val="21"/>
                <w:szCs w:val="21"/>
              </w:rPr>
              <w:t>e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implement privacy policy</w:t>
            </w:r>
          </w:p>
          <w:p w14:paraId="52C03849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14:paraId="333C2CB3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268BA340" w14:textId="77777777" w:rsidR="00E74414" w:rsidDel="00FA5315" w:rsidRDefault="00E74414" w:rsidP="00BF5B2B">
            <w:pPr>
              <w:rPr>
                <w:del w:id="45" w:author="fabrizio" w:date="2018-10-02T17:09:00Z"/>
                <w:rFonts w:cs="Arial"/>
                <w:color w:val="222222"/>
                <w:sz w:val="21"/>
                <w:szCs w:val="21"/>
              </w:rPr>
            </w:pPr>
            <w:del w:id="46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14:paraId="56028805" w14:textId="77777777" w:rsidR="007C5CE7" w:rsidRDefault="007C5CE7">
            <w:pPr>
              <w:rPr>
                <w:sz w:val="22"/>
                <w:lang w:eastAsia="en-US"/>
              </w:rPr>
            </w:pPr>
          </w:p>
        </w:tc>
      </w:tr>
      <w:tr w:rsidR="00E74414" w:rsidRPr="00310F6E" w14:paraId="7651F547" w14:textId="77777777" w:rsidTr="00BF5B2B">
        <w:tc>
          <w:tcPr>
            <w:tcW w:w="2693" w:type="dxa"/>
          </w:tcPr>
          <w:p w14:paraId="527378BA" w14:textId="77777777" w:rsidR="00E74414" w:rsidRPr="00EB4517" w:rsidRDefault="00E74414" w:rsidP="00BF5B2B">
            <w:pPr>
              <w:jc w:val="both"/>
              <w:rPr>
                <w:highlight w:val="cyan"/>
              </w:rPr>
            </w:pPr>
            <w:del w:id="47" w:author="fabrizio" w:date="2018-10-02T17:03:00Z">
              <w:r w:rsidRPr="00EB4517" w:rsidDel="00EB4517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48"/>
              <w:r w:rsidRPr="00EB4517" w:rsidDel="00EB4517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48"/>
              <w:r w:rsidR="00EB4517" w:rsidDel="00EB4517">
                <w:rPr>
                  <w:rStyle w:val="CommentReference"/>
                  <w:lang w:eastAsia="en-US"/>
                </w:rPr>
                <w:commentReference w:id="48"/>
              </w:r>
              <w:r w:rsidRPr="00EB4517" w:rsidDel="00EB4517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243" w:type="dxa"/>
          </w:tcPr>
          <w:p w14:paraId="32EB6544" w14:textId="77777777"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1149" w:type="dxa"/>
          </w:tcPr>
          <w:p w14:paraId="0B98B88C" w14:textId="77777777"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4769" w:type="dxa"/>
          </w:tcPr>
          <w:p w14:paraId="7CEC9A56" w14:textId="77777777" w:rsidR="00E74414" w:rsidRPr="00EB4517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  <w:highlight w:val="cyan"/>
              </w:rPr>
            </w:pPr>
            <w:r w:rsidRPr="00EB4517">
              <w:rPr>
                <w:highlight w:val="cyan"/>
              </w:rPr>
              <w:t xml:space="preserve">Maintenance of </w:t>
            </w:r>
            <w:r w:rsidR="00E74414" w:rsidRPr="00EB4517">
              <w:rPr>
                <w:highlight w:val="cyan"/>
              </w:rPr>
              <w:t xml:space="preserve">equipments (planned or </w:t>
            </w:r>
            <w:commentRangeStart w:id="49"/>
            <w:r w:rsidR="00E74414" w:rsidRPr="00EB4517">
              <w:rPr>
                <w:highlight w:val="cyan"/>
              </w:rPr>
              <w:t>unplanned</w:t>
            </w:r>
            <w:commentRangeEnd w:id="49"/>
            <w:r w:rsidR="00EB4517">
              <w:rPr>
                <w:rStyle w:val="CommentReference"/>
                <w:lang w:eastAsia="en-US"/>
              </w:rPr>
              <w:commentReference w:id="49"/>
            </w:r>
            <w:r w:rsidR="00E74414" w:rsidRPr="00EB4517">
              <w:rPr>
                <w:highlight w:val="cyan"/>
              </w:rPr>
              <w:t>)</w:t>
            </w:r>
            <w:r w:rsidR="00E74414" w:rsidRPr="00EB4517">
              <w:rPr>
                <w:rFonts w:cs="Arial"/>
                <w:color w:val="222222"/>
                <w:sz w:val="21"/>
                <w:szCs w:val="21"/>
                <w:highlight w:val="cyan"/>
              </w:rPr>
              <w:t xml:space="preserve"> </w:t>
            </w:r>
          </w:p>
          <w:p w14:paraId="1BE9E063" w14:textId="77777777" w:rsidR="00E74414" w:rsidRPr="00EB4517" w:rsidRDefault="00E74414" w:rsidP="00BF5B2B">
            <w:pPr>
              <w:rPr>
                <w:highlight w:val="cyan"/>
              </w:rPr>
            </w:pPr>
          </w:p>
        </w:tc>
      </w:tr>
      <w:tr w:rsidR="00E74414" w:rsidRPr="00310F6E" w14:paraId="24A5FDB4" w14:textId="77777777" w:rsidTr="00BF5B2B">
        <w:tc>
          <w:tcPr>
            <w:tcW w:w="2693" w:type="dxa"/>
          </w:tcPr>
          <w:p w14:paraId="413B914A" w14:textId="77777777" w:rsidR="00E74414" w:rsidRDefault="00E74414" w:rsidP="00BF5B2B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14:paraId="25419E53" w14:textId="77777777" w:rsidR="00E74414" w:rsidRPr="00197841" w:rsidRDefault="00EB4517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="00E74414"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 w:rsidR="00E74414">
              <w:rPr>
                <w:rFonts w:cs="Arial"/>
                <w:color w:val="000000"/>
              </w:rPr>
              <w:t xml:space="preserve"> </w:t>
            </w:r>
            <w:r w:rsidR="00E74414"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243" w:type="dxa"/>
          </w:tcPr>
          <w:p w14:paraId="616392D8" w14:textId="77777777" w:rsidR="00E74414" w:rsidRPr="00197841" w:rsidRDefault="00E74414" w:rsidP="00BF5B2B"/>
        </w:tc>
        <w:tc>
          <w:tcPr>
            <w:tcW w:w="1149" w:type="dxa"/>
          </w:tcPr>
          <w:p w14:paraId="44054741" w14:textId="77777777" w:rsidR="00E74414" w:rsidRPr="00197841" w:rsidRDefault="00E74414" w:rsidP="00BF5B2B"/>
        </w:tc>
        <w:tc>
          <w:tcPr>
            <w:tcW w:w="4769" w:type="dxa"/>
          </w:tcPr>
          <w:p w14:paraId="198B59D7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14:paraId="12023CB0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14:paraId="7ADEEC86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14:paraId="5524C08C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14:paraId="7DFB9C0A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14:paraId="389E1C07" w14:textId="77777777" w:rsidR="00E74414" w:rsidRPr="00FA7CB2" w:rsidRDefault="00E74414" w:rsidP="00BF5B2B">
            <w:pPr>
              <w:rPr>
                <w:lang w:val="fr-FR"/>
              </w:rPr>
            </w:pPr>
          </w:p>
        </w:tc>
      </w:tr>
      <w:tr w:rsidR="00E74414" w:rsidRPr="00310F6E" w14:paraId="1B359410" w14:textId="77777777" w:rsidTr="00BF5B2B">
        <w:tc>
          <w:tcPr>
            <w:tcW w:w="2693" w:type="dxa"/>
          </w:tcPr>
          <w:p w14:paraId="0F02AEF8" w14:textId="77777777" w:rsidR="00E74414" w:rsidRDefault="00E617C8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Manage financ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ial </w:t>
            </w:r>
            <w:ins w:id="50" w:author="fabrizio" w:date="2018-10-02T17:08:00Z">
              <w:r w:rsidR="00FA5315">
                <w:rPr>
                  <w:rFonts w:cs="Arial"/>
                  <w:color w:val="222222"/>
                  <w:sz w:val="21"/>
                  <w:szCs w:val="21"/>
                </w:rPr>
                <w:t xml:space="preserve">and technical </w:t>
              </w:r>
            </w:ins>
            <w:r w:rsidR="00E74414">
              <w:rPr>
                <w:rFonts w:cs="Arial"/>
                <w:color w:val="222222"/>
                <w:sz w:val="21"/>
                <w:szCs w:val="21"/>
              </w:rPr>
              <w:t>resources</w:t>
            </w:r>
          </w:p>
          <w:p w14:paraId="74FF2BFE" w14:textId="77777777" w:rsidR="00E74414" w:rsidRPr="00197841" w:rsidDel="00B4589A" w:rsidRDefault="00E74414" w:rsidP="00BF5B2B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243" w:type="dxa"/>
          </w:tcPr>
          <w:p w14:paraId="7C47AF8C" w14:textId="77777777" w:rsidR="00E74414" w:rsidRPr="00197841" w:rsidRDefault="00E74414" w:rsidP="00BF5B2B"/>
        </w:tc>
        <w:tc>
          <w:tcPr>
            <w:tcW w:w="1149" w:type="dxa"/>
          </w:tcPr>
          <w:p w14:paraId="65268CDC" w14:textId="77777777" w:rsidR="00E74414" w:rsidRPr="00197841" w:rsidRDefault="00E74414" w:rsidP="00BF5B2B"/>
        </w:tc>
        <w:tc>
          <w:tcPr>
            <w:tcW w:w="4769" w:type="dxa"/>
          </w:tcPr>
          <w:p w14:paraId="12F6CFA2" w14:textId="77777777" w:rsidR="00E74414" w:rsidRDefault="00E74414" w:rsidP="00BF5B2B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Center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running (salaries, </w:t>
            </w:r>
            <w:r>
              <w:rPr>
                <w:rFonts w:ascii="Verdana" w:hAnsi="Verdana"/>
              </w:rPr>
              <w:t>electricity, gas, hardware/software maintenance, softwa</w:t>
            </w:r>
            <w:r w:rsidR="00E617C8">
              <w:rPr>
                <w:rFonts w:ascii="Verdana" w:hAnsi="Verdana"/>
              </w:rPr>
              <w:t>re licences, continual professi</w:t>
            </w:r>
            <w:r>
              <w:rPr>
                <w:rFonts w:ascii="Verdana" w:hAnsi="Verdana"/>
              </w:rPr>
              <w:t>onal development)</w:t>
            </w:r>
          </w:p>
          <w:p w14:paraId="2188290F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7F9BE88E" w14:textId="77777777" w:rsidR="00E74414" w:rsidRDefault="00E74414" w:rsidP="00BF5B2B">
            <w:pPr>
              <w:spacing w:before="100" w:beforeAutospacing="1"/>
            </w:pPr>
          </w:p>
        </w:tc>
      </w:tr>
      <w:tr w:rsidR="00E74414" w:rsidRPr="00310F6E" w14:paraId="6428249C" w14:textId="77777777" w:rsidTr="00BF5B2B">
        <w:tc>
          <w:tcPr>
            <w:tcW w:w="2693" w:type="dxa"/>
          </w:tcPr>
          <w:p w14:paraId="717DE2AE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del w:id="51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Manage technical resources</w:delText>
              </w:r>
            </w:del>
          </w:p>
        </w:tc>
        <w:tc>
          <w:tcPr>
            <w:tcW w:w="1243" w:type="dxa"/>
          </w:tcPr>
          <w:p w14:paraId="056E283F" w14:textId="77777777" w:rsidR="00E74414" w:rsidRPr="00197841" w:rsidRDefault="00E74414" w:rsidP="00BF5B2B"/>
        </w:tc>
        <w:tc>
          <w:tcPr>
            <w:tcW w:w="1149" w:type="dxa"/>
          </w:tcPr>
          <w:p w14:paraId="6E0AB640" w14:textId="77777777" w:rsidR="00E74414" w:rsidRPr="00197841" w:rsidRDefault="00E74414" w:rsidP="00BF5B2B"/>
        </w:tc>
        <w:tc>
          <w:tcPr>
            <w:tcW w:w="4769" w:type="dxa"/>
          </w:tcPr>
          <w:p w14:paraId="2BFEAC63" w14:textId="77777777"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del w:id="52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14:paraId="4B275AA1" w14:textId="77777777" w:rsidTr="00BF5B2B">
        <w:tc>
          <w:tcPr>
            <w:tcW w:w="2693" w:type="dxa"/>
          </w:tcPr>
          <w:p w14:paraId="73115BEC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7C00521C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335AF33C" w14:textId="77777777" w:rsidR="00E74414" w:rsidRPr="00197841" w:rsidRDefault="00E74414" w:rsidP="00BF5B2B"/>
        </w:tc>
        <w:tc>
          <w:tcPr>
            <w:tcW w:w="1149" w:type="dxa"/>
          </w:tcPr>
          <w:p w14:paraId="43321066" w14:textId="77777777" w:rsidR="00E74414" w:rsidRPr="00197841" w:rsidRDefault="00E74414" w:rsidP="00BF5B2B"/>
        </w:tc>
        <w:tc>
          <w:tcPr>
            <w:tcW w:w="4769" w:type="dxa"/>
          </w:tcPr>
          <w:p w14:paraId="72ABFD75" w14:textId="77777777" w:rsidR="00E74414" w:rsidRPr="00197841" w:rsidRDefault="00E74414" w:rsidP="00BF5B2B"/>
        </w:tc>
      </w:tr>
      <w:tr w:rsidR="00E74414" w:rsidRPr="00310F6E" w14:paraId="56489C56" w14:textId="77777777" w:rsidTr="00BF5B2B">
        <w:tc>
          <w:tcPr>
            <w:tcW w:w="2693" w:type="dxa"/>
          </w:tcPr>
          <w:p w14:paraId="3FCCA655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2915EE89" w14:textId="77777777" w:rsidR="00E74414" w:rsidRPr="00197841" w:rsidRDefault="00E74414" w:rsidP="00BF5B2B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 xml:space="preserve">Ensuring that relevant personnel take place in </w:t>
            </w:r>
            <w:r w:rsidRPr="00197841">
              <w:rPr>
                <w:rFonts w:cs="Arial"/>
                <w:i/>
                <w:color w:val="000000"/>
              </w:rPr>
              <w:lastRenderedPageBreak/>
              <w:t>additional training and seminars</w:t>
            </w:r>
          </w:p>
        </w:tc>
        <w:tc>
          <w:tcPr>
            <w:tcW w:w="1243" w:type="dxa"/>
          </w:tcPr>
          <w:p w14:paraId="496CC793" w14:textId="77777777" w:rsidR="00E74414" w:rsidRPr="00197841" w:rsidRDefault="00E74414" w:rsidP="00BF5B2B">
            <w:r w:rsidRPr="00197841">
              <w:lastRenderedPageBreak/>
              <w:t>X</w:t>
            </w:r>
          </w:p>
        </w:tc>
        <w:tc>
          <w:tcPr>
            <w:tcW w:w="1149" w:type="dxa"/>
          </w:tcPr>
          <w:p w14:paraId="6D312904" w14:textId="77777777" w:rsidR="00E74414" w:rsidRPr="00197841" w:rsidRDefault="00E74414" w:rsidP="00BF5B2B"/>
        </w:tc>
        <w:tc>
          <w:tcPr>
            <w:tcW w:w="4769" w:type="dxa"/>
          </w:tcPr>
          <w:p w14:paraId="11FF7DC2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11884655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t>VTSO exchange programme</w:t>
            </w:r>
          </w:p>
          <w:p w14:paraId="33FEEFF7" w14:textId="77777777" w:rsidR="00E74414" w:rsidRPr="00197841" w:rsidRDefault="00E74414" w:rsidP="00BF5B2B"/>
        </w:tc>
      </w:tr>
      <w:tr w:rsidR="00E74414" w:rsidRPr="00310F6E" w14:paraId="59B4136E" w14:textId="77777777" w:rsidTr="00BF5B2B">
        <w:tc>
          <w:tcPr>
            <w:tcW w:w="2693" w:type="dxa"/>
          </w:tcPr>
          <w:p w14:paraId="3AA285A1" w14:textId="77777777"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</w:tc>
        <w:tc>
          <w:tcPr>
            <w:tcW w:w="1243" w:type="dxa"/>
          </w:tcPr>
          <w:p w14:paraId="07ED4B08" w14:textId="77777777" w:rsidR="00E74414" w:rsidRPr="00197841" w:rsidRDefault="00E74414" w:rsidP="00BF5B2B"/>
        </w:tc>
        <w:tc>
          <w:tcPr>
            <w:tcW w:w="1149" w:type="dxa"/>
          </w:tcPr>
          <w:p w14:paraId="356427B5" w14:textId="77777777" w:rsidR="00E74414" w:rsidRPr="00197841" w:rsidRDefault="00E74414" w:rsidP="00BF5B2B"/>
        </w:tc>
        <w:tc>
          <w:tcPr>
            <w:tcW w:w="4769" w:type="dxa"/>
          </w:tcPr>
          <w:p w14:paraId="5E540E43" w14:textId="77777777" w:rsidR="00E74414" w:rsidRPr="00197841" w:rsidRDefault="00E74414" w:rsidP="00BF5B2B"/>
        </w:tc>
      </w:tr>
      <w:tr w:rsidR="00E74414" w:rsidRPr="00310F6E" w14:paraId="34FA3758" w14:textId="77777777" w:rsidTr="00BF5B2B">
        <w:tc>
          <w:tcPr>
            <w:tcW w:w="2693" w:type="dxa"/>
          </w:tcPr>
          <w:p w14:paraId="6C5A3CCC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VTS operations follow current rules, regulations and legislation</w:t>
            </w:r>
          </w:p>
        </w:tc>
        <w:tc>
          <w:tcPr>
            <w:tcW w:w="1243" w:type="dxa"/>
          </w:tcPr>
          <w:p w14:paraId="5CDB5625" w14:textId="77777777" w:rsidR="00E74414" w:rsidRPr="00197841" w:rsidRDefault="00E74414" w:rsidP="00BF5B2B"/>
        </w:tc>
        <w:tc>
          <w:tcPr>
            <w:tcW w:w="1149" w:type="dxa"/>
          </w:tcPr>
          <w:p w14:paraId="6584A2FB" w14:textId="77777777" w:rsidR="00E74414" w:rsidRPr="00197841" w:rsidRDefault="00E74414" w:rsidP="00BF5B2B"/>
        </w:tc>
        <w:tc>
          <w:tcPr>
            <w:tcW w:w="4769" w:type="dxa"/>
          </w:tcPr>
          <w:p w14:paraId="2C6D5359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53"/>
            <w:r>
              <w:rPr>
                <w:rFonts w:cs="Arial"/>
                <w:color w:val="222222"/>
                <w:sz w:val="21"/>
                <w:szCs w:val="21"/>
              </w:rPr>
              <w:t>Demonstrate kno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>w</w:t>
            </w:r>
            <w:r>
              <w:rPr>
                <w:rFonts w:cs="Arial"/>
                <w:color w:val="222222"/>
                <w:sz w:val="21"/>
                <w:szCs w:val="21"/>
              </w:rPr>
              <w:t>ledge of equipment capabilities</w:t>
            </w:r>
            <w:commentRangeEnd w:id="53"/>
            <w:r w:rsidR="00B8111D">
              <w:rPr>
                <w:rStyle w:val="CommentReference"/>
                <w:lang w:eastAsia="en-US"/>
              </w:rPr>
              <w:commentReference w:id="53"/>
            </w:r>
          </w:p>
          <w:p w14:paraId="792340D7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and analyse data for internal or external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safety 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statistical purposes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numbers of incidents/accidents in the VTS area)</w:t>
            </w:r>
          </w:p>
          <w:p w14:paraId="587B6B32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14:paraId="11CC3702" w14:textId="77777777" w:rsidR="00E74414" w:rsidRDefault="007C5CE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7C5CE7">
              <w:rPr>
                <w:rFonts w:cs="Arial"/>
                <w:color w:val="222222"/>
                <w:sz w:val="21"/>
                <w:szCs w:val="21"/>
                <w:rPrChange w:id="54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Monitor </w:t>
            </w:r>
            <w:proofErr w:type="spellStart"/>
            <w:proofErr w:type="gramStart"/>
            <w:r w:rsidRPr="007C5CE7">
              <w:rPr>
                <w:rFonts w:cs="Arial"/>
                <w:color w:val="222222"/>
                <w:sz w:val="21"/>
                <w:szCs w:val="21"/>
                <w:rPrChange w:id="55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environemental</w:t>
            </w:r>
            <w:proofErr w:type="spellEnd"/>
            <w:r w:rsidRPr="007C5CE7">
              <w:rPr>
                <w:rFonts w:cs="Arial"/>
                <w:color w:val="222222"/>
                <w:sz w:val="21"/>
                <w:szCs w:val="21"/>
                <w:rPrChange w:id="56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  policy</w:t>
            </w:r>
            <w:proofErr w:type="gramEnd"/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6266F309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evaluation and amendment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of  (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>emergency)-procedures</w:t>
            </w:r>
          </w:p>
          <w:p w14:paraId="228679A9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</w:t>
            </w:r>
            <w:ins w:id="57" w:author="fabrizio" w:date="2018-10-03T09:17:00Z">
              <w:r w:rsidR="007253BF">
                <w:rPr>
                  <w:rFonts w:cs="Arial"/>
                  <w:color w:val="222222"/>
                  <w:sz w:val="21"/>
                  <w:szCs w:val="21"/>
                </w:rPr>
                <w:t xml:space="preserve">international standards/guidelines/recommendations (ex. 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>IMO a</w:t>
            </w:r>
            <w:r w:rsidR="007253BF">
              <w:rPr>
                <w:rFonts w:cs="Arial"/>
                <w:color w:val="222222"/>
                <w:sz w:val="21"/>
                <w:szCs w:val="21"/>
              </w:rPr>
              <w:t>n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d IALA </w:t>
            </w:r>
            <w:r w:rsidR="007C5CE7" w:rsidRPr="007C5CE7">
              <w:rPr>
                <w:rFonts w:cs="Arial"/>
                <w:color w:val="222222"/>
                <w:sz w:val="21"/>
                <w:szCs w:val="21"/>
                <w:rPrChange w:id="58" w:author="fabrizio" w:date="2018-10-03T09:16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rules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(</w:t>
            </w:r>
            <w:del w:id="59" w:author="fabrizio" w:date="2018-10-03T09:17:00Z"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>international standards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14:paraId="1BF6169F" w14:textId="77777777"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4ACE9D84" w14:textId="77777777" w:rsidR="00E74414" w:rsidRDefault="00E74414" w:rsidP="00BF5B2B"/>
          <w:p w14:paraId="737D9CED" w14:textId="77777777" w:rsidR="00E74414" w:rsidRPr="00197841" w:rsidRDefault="00E74414" w:rsidP="00BF5B2B"/>
        </w:tc>
      </w:tr>
      <w:tr w:rsidR="00E74414" w:rsidRPr="00310F6E" w14:paraId="21F6A0DE" w14:textId="77777777" w:rsidTr="00BF5B2B">
        <w:tc>
          <w:tcPr>
            <w:tcW w:w="2693" w:type="dxa"/>
          </w:tcPr>
          <w:p w14:paraId="7E29FF8F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Planning and developing of emergency procedures as appropriate to the VTS area of responsibility</w:t>
            </w:r>
          </w:p>
        </w:tc>
        <w:tc>
          <w:tcPr>
            <w:tcW w:w="1243" w:type="dxa"/>
          </w:tcPr>
          <w:p w14:paraId="2C3E13ED" w14:textId="77777777" w:rsidR="00E74414" w:rsidRPr="00197841" w:rsidRDefault="00E74414" w:rsidP="00BF5B2B"/>
        </w:tc>
        <w:tc>
          <w:tcPr>
            <w:tcW w:w="1149" w:type="dxa"/>
          </w:tcPr>
          <w:p w14:paraId="648F320E" w14:textId="77777777" w:rsidR="00E74414" w:rsidRPr="00197841" w:rsidRDefault="00E74414" w:rsidP="00BF5B2B"/>
        </w:tc>
        <w:tc>
          <w:tcPr>
            <w:tcW w:w="4769" w:type="dxa"/>
          </w:tcPr>
          <w:p w14:paraId="64801D73" w14:textId="77777777" w:rsidR="00E74414" w:rsidRPr="00197841" w:rsidRDefault="00E74414" w:rsidP="007253BF">
            <w:r>
              <w:t xml:space="preserve">Investigate incidents and accidents data to evaluate </w:t>
            </w:r>
            <w:del w:id="60" w:author="fabrizio" w:date="2018-10-03T09:18:00Z">
              <w:r w:rsidDel="007253BF">
                <w:delText xml:space="preserve">the improvement of </w:delText>
              </w:r>
            </w:del>
            <w:r>
              <w:t xml:space="preserve">practices and procedures </w:t>
            </w:r>
            <w:ins w:id="61" w:author="fabrizio" w:date="2018-10-03T09:19:00Z">
              <w:r w:rsidR="007253BF">
                <w:t>in order to their improvement</w:t>
              </w:r>
            </w:ins>
            <w:r>
              <w:t xml:space="preserve"> </w:t>
            </w:r>
          </w:p>
        </w:tc>
      </w:tr>
      <w:tr w:rsidR="00E74414" w:rsidRPr="00310F6E" w14:paraId="01EDFBA1" w14:textId="77777777" w:rsidTr="00BF5B2B">
        <w:tc>
          <w:tcPr>
            <w:tcW w:w="2693" w:type="dxa"/>
          </w:tcPr>
          <w:p w14:paraId="0D862132" w14:textId="77777777"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adopted standard operating procedures are reviewed and amended as required</w:t>
            </w:r>
          </w:p>
        </w:tc>
        <w:tc>
          <w:tcPr>
            <w:tcW w:w="1243" w:type="dxa"/>
          </w:tcPr>
          <w:p w14:paraId="6DB425A5" w14:textId="77777777" w:rsidR="00E74414" w:rsidRPr="00197841" w:rsidRDefault="00E74414" w:rsidP="00BF5B2B"/>
        </w:tc>
        <w:tc>
          <w:tcPr>
            <w:tcW w:w="1149" w:type="dxa"/>
          </w:tcPr>
          <w:p w14:paraId="33152AC5" w14:textId="77777777" w:rsidR="00E74414" w:rsidRPr="00197841" w:rsidRDefault="00E74414" w:rsidP="00BF5B2B"/>
        </w:tc>
        <w:tc>
          <w:tcPr>
            <w:tcW w:w="4769" w:type="dxa"/>
          </w:tcPr>
          <w:p w14:paraId="4E169CE9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Update manuals</w:t>
            </w:r>
          </w:p>
          <w:p w14:paraId="548E6C36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76DA3E16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updating of charts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and  information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systems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AIS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informations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) </w:t>
            </w:r>
          </w:p>
          <w:p w14:paraId="2D8CD678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14:paraId="0F0C7278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B9013E6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11584223" w14:textId="77777777" w:rsidR="00E74414" w:rsidRPr="00197841" w:rsidRDefault="00E74414" w:rsidP="00BF5B2B"/>
        </w:tc>
      </w:tr>
      <w:tr w:rsidR="00E74414" w:rsidRPr="00310F6E" w14:paraId="5AE920FD" w14:textId="77777777" w:rsidTr="00BF5B2B">
        <w:tc>
          <w:tcPr>
            <w:tcW w:w="2693" w:type="dxa"/>
          </w:tcPr>
          <w:p w14:paraId="21DB0AD5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6B3B61D3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6024C154" w14:textId="77777777" w:rsidR="00E74414" w:rsidRPr="00197841" w:rsidRDefault="00E74414" w:rsidP="00BF5B2B"/>
        </w:tc>
        <w:tc>
          <w:tcPr>
            <w:tcW w:w="1149" w:type="dxa"/>
          </w:tcPr>
          <w:p w14:paraId="7D19A015" w14:textId="77777777" w:rsidR="00E74414" w:rsidRPr="00197841" w:rsidRDefault="00E74414" w:rsidP="00BF5B2B"/>
        </w:tc>
        <w:tc>
          <w:tcPr>
            <w:tcW w:w="4769" w:type="dxa"/>
          </w:tcPr>
          <w:p w14:paraId="5B1F4D66" w14:textId="77777777" w:rsidR="00E74414" w:rsidRPr="00197841" w:rsidRDefault="00E74414" w:rsidP="00BF5B2B"/>
        </w:tc>
      </w:tr>
      <w:tr w:rsidR="00E74414" w:rsidRPr="00310F6E" w14:paraId="307891B3" w14:textId="77777777" w:rsidTr="00BF5B2B">
        <w:tc>
          <w:tcPr>
            <w:tcW w:w="2693" w:type="dxa"/>
          </w:tcPr>
          <w:p w14:paraId="3CA36912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6402A53D" w14:textId="77777777"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>Ensuring that requirements for documentation are met</w:t>
            </w:r>
          </w:p>
        </w:tc>
        <w:tc>
          <w:tcPr>
            <w:tcW w:w="1243" w:type="dxa"/>
          </w:tcPr>
          <w:p w14:paraId="5489FCDC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4CB66CBF" w14:textId="77777777" w:rsidR="00E74414" w:rsidRPr="00197841" w:rsidRDefault="00E74414" w:rsidP="00BF5B2B"/>
        </w:tc>
        <w:tc>
          <w:tcPr>
            <w:tcW w:w="4769" w:type="dxa"/>
          </w:tcPr>
          <w:p w14:paraId="0D76B9A6" w14:textId="77777777"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1EBCDC1D" w14:textId="77777777" w:rsidR="00E74414" w:rsidRPr="00197841" w:rsidRDefault="00E617C8" w:rsidP="00BF5B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Report of incidents</w:t>
            </w:r>
            <w:r>
              <w:rPr>
                <w:rFonts w:eastAsia="Times New Roman"/>
              </w:rPr>
              <w:br/>
              <w:t>Issue</w:t>
            </w:r>
            <w:r w:rsidR="00E74414" w:rsidRPr="00197841">
              <w:rPr>
                <w:rFonts w:eastAsia="Times New Roman"/>
              </w:rPr>
              <w:t xml:space="preserve"> operational procedures</w:t>
            </w:r>
          </w:p>
          <w:p w14:paraId="4E5510F6" w14:textId="77777777" w:rsidR="00E74414" w:rsidRPr="00197841" w:rsidRDefault="00E617C8" w:rsidP="00BF5B2B">
            <w:r>
              <w:rPr>
                <w:rFonts w:eastAsia="Times New Roman"/>
              </w:rPr>
              <w:t>Issue / sign</w:t>
            </w:r>
            <w:r w:rsidR="00E74414" w:rsidRPr="00197841">
              <w:rPr>
                <w:rFonts w:eastAsia="Times New Roman"/>
              </w:rPr>
              <w:t xml:space="preserve"> VTSO’s Logbooks</w:t>
            </w:r>
          </w:p>
        </w:tc>
      </w:tr>
      <w:tr w:rsidR="00E74414" w:rsidRPr="00310F6E" w14:paraId="332EA3F9" w14:textId="77777777" w:rsidTr="00BF5B2B">
        <w:tc>
          <w:tcPr>
            <w:tcW w:w="2693" w:type="dxa"/>
          </w:tcPr>
          <w:p w14:paraId="1C7A3BD3" w14:textId="77777777"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COMMUNICATIONAL SKILLS</w:t>
            </w:r>
            <w:ins w:id="62" w:author="fabrizio" w:date="2018-10-03T09:26:00Z">
              <w:r w:rsidR="004712DD">
                <w:rPr>
                  <w:rFonts w:cs="Arial"/>
                  <w:b/>
                  <w:color w:val="000000"/>
                </w:rPr>
                <w:t xml:space="preserve"> (EXTERNAL OR INTERNAL)</w:t>
              </w:r>
            </w:ins>
          </w:p>
        </w:tc>
        <w:tc>
          <w:tcPr>
            <w:tcW w:w="1243" w:type="dxa"/>
          </w:tcPr>
          <w:p w14:paraId="1855BF2F" w14:textId="77777777" w:rsidR="00E74414" w:rsidRPr="00197841" w:rsidRDefault="00E74414" w:rsidP="00BF5B2B"/>
        </w:tc>
        <w:tc>
          <w:tcPr>
            <w:tcW w:w="1149" w:type="dxa"/>
          </w:tcPr>
          <w:p w14:paraId="2C942406" w14:textId="77777777" w:rsidR="00E74414" w:rsidRPr="00197841" w:rsidRDefault="00E74414" w:rsidP="00BF5B2B"/>
        </w:tc>
        <w:tc>
          <w:tcPr>
            <w:tcW w:w="4769" w:type="dxa"/>
          </w:tcPr>
          <w:p w14:paraId="4A36CBA0" w14:textId="77777777" w:rsidR="00E74414" w:rsidRPr="00197841" w:rsidRDefault="00E74414" w:rsidP="00BF5B2B"/>
        </w:tc>
      </w:tr>
      <w:tr w:rsidR="00E74414" w:rsidRPr="00310F6E" w14:paraId="16757483" w14:textId="77777777" w:rsidTr="00BF5B2B">
        <w:tc>
          <w:tcPr>
            <w:tcW w:w="2693" w:type="dxa"/>
          </w:tcPr>
          <w:p w14:paraId="1F55620C" w14:textId="77777777"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Developing and maintaining a good public information and relations program</w:t>
            </w:r>
          </w:p>
        </w:tc>
        <w:tc>
          <w:tcPr>
            <w:tcW w:w="1243" w:type="dxa"/>
          </w:tcPr>
          <w:p w14:paraId="299F30FD" w14:textId="77777777" w:rsidR="00E74414" w:rsidRPr="00197841" w:rsidRDefault="00E74414" w:rsidP="00BF5B2B"/>
        </w:tc>
        <w:tc>
          <w:tcPr>
            <w:tcW w:w="1149" w:type="dxa"/>
          </w:tcPr>
          <w:p w14:paraId="5B273073" w14:textId="77777777" w:rsidR="00E74414" w:rsidRPr="00197841" w:rsidRDefault="00E74414" w:rsidP="00BF5B2B"/>
        </w:tc>
        <w:tc>
          <w:tcPr>
            <w:tcW w:w="4769" w:type="dxa"/>
          </w:tcPr>
          <w:p w14:paraId="097AA41E" w14:textId="77777777"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proofErr w:type="gramStart"/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its role</w:t>
            </w:r>
          </w:p>
          <w:p w14:paraId="40F6BB6F" w14:textId="77777777" w:rsidR="004712DD" w:rsidRPr="00197841" w:rsidDel="004712DD" w:rsidRDefault="004712DD" w:rsidP="004712DD">
            <w:pPr>
              <w:rPr>
                <w:del w:id="63" w:author="fabrizio" w:date="2018-10-03T09:34:00Z"/>
                <w:rFonts w:eastAsia="Times New Roman"/>
              </w:rPr>
            </w:pPr>
            <w:ins w:id="64" w:author="fabrizio" w:date="2018-10-03T09:27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Foster an 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environement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of safety of navigation</w:t>
              </w:r>
            </w:ins>
            <w:ins w:id="65" w:author="fabrizio" w:date="2018-10-03T09:33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 (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eg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</w:t>
              </w:r>
            </w:ins>
            <w:moveToRangeStart w:id="66" w:author="fabrizio" w:date="2018-10-03T09:33:00Z" w:name="move526322552"/>
            <w:moveTo w:id="67" w:author="fabrizio" w:date="2018-10-03T09:33:00Z">
              <w:r w:rsidRPr="00197841">
                <w:rPr>
                  <w:rFonts w:cs="Arial"/>
                  <w:i/>
                  <w:color w:val="000000"/>
                </w:rPr>
                <w:t>Promote co-operation with allied services</w:t>
              </w:r>
            </w:moveTo>
            <w:moveToRangeEnd w:id="66"/>
            <w:ins w:id="68" w:author="fabrizio" w:date="2018-10-03T09:33:00Z">
              <w:r>
                <w:rPr>
                  <w:rFonts w:cs="Arial"/>
                  <w:i/>
                  <w:color w:val="000000"/>
                </w:rPr>
                <w:t xml:space="preserve"> through </w:t>
              </w:r>
            </w:ins>
            <w:moveToRangeStart w:id="69" w:author="fabrizio" w:date="2018-10-03T09:34:00Z" w:name="move526322569"/>
            <w:moveTo w:id="70" w:author="fabrizio" w:date="2018-10-03T09:34:00Z">
              <w:r w:rsidRPr="00197841">
                <w:rPr>
                  <w:rFonts w:eastAsia="Times New Roman"/>
                </w:rPr>
                <w:t>Pilot meetings</w:t>
              </w:r>
            </w:moveTo>
            <w:ins w:id="71" w:author="fabrizio" w:date="2018-10-03T09:34:00Z">
              <w:r>
                <w:rPr>
                  <w:rFonts w:eastAsia="Times New Roman"/>
                </w:rPr>
                <w:t>, STS operators meeting)</w:t>
              </w:r>
            </w:ins>
          </w:p>
          <w:p w14:paraId="5481756D" w14:textId="77777777" w:rsidR="000232A7" w:rsidRDefault="004712DD">
            <w:pPr>
              <w:rPr>
                <w:ins w:id="72" w:author="fabrizio" w:date="2018-10-03T09:33:00Z"/>
                <w:rFonts w:cs="Arial"/>
                <w:color w:val="222222"/>
                <w:sz w:val="21"/>
                <w:szCs w:val="21"/>
                <w:lang w:eastAsia="en-US"/>
              </w:rPr>
              <w:pPrChange w:id="73" w:author="fabrizio" w:date="2018-10-03T09:34:00Z">
                <w:pPr>
                  <w:spacing w:before="100" w:beforeAutospacing="1" w:after="24"/>
                </w:pPr>
              </w:pPrChange>
            </w:pPr>
            <w:moveTo w:id="74" w:author="fabrizio" w:date="2018-10-03T09:34:00Z">
              <w:del w:id="75" w:author="fabrizio" w:date="2018-10-03T09:34:00Z">
                <w:r w:rsidRPr="00197841" w:rsidDel="004712DD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69"/>
          </w:p>
          <w:p w14:paraId="0582CA37" w14:textId="77777777" w:rsidR="004712DD" w:rsidRDefault="004712DD" w:rsidP="00BF5B2B">
            <w:pPr>
              <w:spacing w:before="100" w:beforeAutospacing="1" w:after="24"/>
              <w:rPr>
                <w:ins w:id="76" w:author="fabrizio" w:date="2018-10-03T09:27:00Z"/>
                <w:rFonts w:cs="Arial"/>
                <w:color w:val="222222"/>
                <w:sz w:val="21"/>
                <w:szCs w:val="21"/>
              </w:rPr>
            </w:pPr>
          </w:p>
          <w:p w14:paraId="05945DE0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Create a</w:t>
            </w:r>
            <w:ins w:id="77" w:author="fabrizio" w:date="2018-10-03T09:26:00Z">
              <w:r w:rsidR="004712DD">
                <w:rPr>
                  <w:rFonts w:cs="Arial"/>
                  <w:color w:val="222222"/>
                  <w:sz w:val="21"/>
                  <w:szCs w:val="21"/>
                </w:rPr>
                <w:t xml:space="preserve">n </w:t>
              </w:r>
              <w:proofErr w:type="gramStart"/>
              <w:r w:rsidR="004712DD">
                <w:rPr>
                  <w:rFonts w:cs="Arial"/>
                  <w:color w:val="222222"/>
                  <w:sz w:val="21"/>
                  <w:szCs w:val="21"/>
                </w:rPr>
                <w:t xml:space="preserve">internal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 xml:space="preserve"> safety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del w:id="78" w:author="fabrizio" w:date="2018-10-03T09:25:00Z">
              <w:r w:rsidRPr="0057664B" w:rsidDel="007253BF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 xml:space="preserve">culture </w:t>
            </w:r>
          </w:p>
          <w:p w14:paraId="27E20F34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14:paraId="266DF38B" w14:textId="77777777"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6324D111" w14:textId="77777777" w:rsidR="00E74414" w:rsidRPr="00197841" w:rsidRDefault="00E74414" w:rsidP="00BF5B2B"/>
        </w:tc>
      </w:tr>
      <w:tr w:rsidR="00E74414" w:rsidRPr="00310F6E" w14:paraId="1C90093C" w14:textId="77777777" w:rsidTr="00BF5B2B">
        <w:tc>
          <w:tcPr>
            <w:tcW w:w="2693" w:type="dxa"/>
          </w:tcPr>
          <w:p w14:paraId="33037851" w14:textId="77777777"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Ensure</w:t>
            </w:r>
            <w:r w:rsidR="00E74414" w:rsidRPr="00197841">
              <w:rPr>
                <w:rFonts w:cs="Arial"/>
                <w:color w:val="000000"/>
              </w:rPr>
              <w:t xml:space="preserve"> compliance with evidentiary provisions in the event of an incident or accident occurring in the VTS area</w:t>
            </w:r>
          </w:p>
        </w:tc>
        <w:tc>
          <w:tcPr>
            <w:tcW w:w="1243" w:type="dxa"/>
          </w:tcPr>
          <w:p w14:paraId="272B9425" w14:textId="77777777" w:rsidR="00E74414" w:rsidRPr="00197841" w:rsidRDefault="00E74414" w:rsidP="00BF5B2B"/>
        </w:tc>
        <w:tc>
          <w:tcPr>
            <w:tcW w:w="1149" w:type="dxa"/>
          </w:tcPr>
          <w:p w14:paraId="4DDF0550" w14:textId="77777777" w:rsidR="00E74414" w:rsidRPr="00197841" w:rsidRDefault="00E74414" w:rsidP="00BF5B2B"/>
        </w:tc>
        <w:tc>
          <w:tcPr>
            <w:tcW w:w="4769" w:type="dxa"/>
          </w:tcPr>
          <w:p w14:paraId="7FDBBEE7" w14:textId="77777777" w:rsidR="00E74414" w:rsidRDefault="004712DD" w:rsidP="00BF5B2B">
            <w:pPr>
              <w:rPr>
                <w:ins w:id="79" w:author="fabrizio" w:date="2018-10-03T09:32:00Z"/>
              </w:rPr>
            </w:pPr>
            <w:ins w:id="80" w:author="fabrizio" w:date="2018-10-03T09:30:00Z">
              <w:r>
                <w:t>Ensuring the logging of data during and after incidents</w:t>
              </w:r>
            </w:ins>
            <w:ins w:id="81" w:author="fabrizio" w:date="2018-10-03T09:31:00Z">
              <w:r>
                <w:t>/accidents</w:t>
              </w:r>
            </w:ins>
          </w:p>
          <w:p w14:paraId="2C3792E3" w14:textId="77777777" w:rsidR="004712DD" w:rsidRDefault="004712DD" w:rsidP="00BF5B2B">
            <w:pPr>
              <w:rPr>
                <w:ins w:id="82" w:author="fabrizio" w:date="2018-10-03T09:30:00Z"/>
              </w:rPr>
            </w:pPr>
          </w:p>
          <w:p w14:paraId="6B0AE8C0" w14:textId="77777777" w:rsidR="004712DD" w:rsidRPr="00197841" w:rsidRDefault="004712DD" w:rsidP="00BF5B2B">
            <w:moveToRangeStart w:id="83" w:author="fabrizio" w:date="2018-10-03T09:32:00Z" w:name="move526322456"/>
            <w:moveTo w:id="84" w:author="fabrizio" w:date="2018-10-03T09:32:00Z">
              <w:r>
                <w:rPr>
                  <w:rFonts w:cs="Arial"/>
                  <w:color w:val="000000"/>
                </w:rPr>
                <w:t>Ensure</w:t>
              </w:r>
              <w:r w:rsidRPr="00197841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To>
            <w:moveToRangeEnd w:id="83"/>
          </w:p>
        </w:tc>
      </w:tr>
      <w:tr w:rsidR="00E74414" w:rsidRPr="00310F6E" w14:paraId="37A598CA" w14:textId="77777777" w:rsidTr="00BF5B2B">
        <w:tc>
          <w:tcPr>
            <w:tcW w:w="2693" w:type="dxa"/>
          </w:tcPr>
          <w:p w14:paraId="5CBF0375" w14:textId="77777777"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moveFromRangeStart w:id="85" w:author="fabrizio" w:date="2018-10-03T09:32:00Z" w:name="move526322456"/>
            <w:moveFrom w:id="86" w:author="fabrizio" w:date="2018-10-03T09:32:00Z">
              <w:r w:rsidDel="004712DD">
                <w:rPr>
                  <w:rFonts w:cs="Arial"/>
                  <w:color w:val="000000"/>
                </w:rPr>
                <w:t>Ensure</w:t>
              </w:r>
              <w:r w:rsidR="00E74414" w:rsidRPr="00197841" w:rsidDel="004712DD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From>
            <w:moveFromRangeEnd w:id="85"/>
          </w:p>
        </w:tc>
        <w:tc>
          <w:tcPr>
            <w:tcW w:w="1243" w:type="dxa"/>
          </w:tcPr>
          <w:p w14:paraId="26F49658" w14:textId="77777777" w:rsidR="00E74414" w:rsidRPr="00197841" w:rsidRDefault="00E74414" w:rsidP="00BF5B2B"/>
        </w:tc>
        <w:tc>
          <w:tcPr>
            <w:tcW w:w="1149" w:type="dxa"/>
          </w:tcPr>
          <w:p w14:paraId="10386498" w14:textId="77777777" w:rsidR="00E74414" w:rsidRPr="00197841" w:rsidRDefault="00E74414" w:rsidP="00BF5B2B"/>
        </w:tc>
        <w:tc>
          <w:tcPr>
            <w:tcW w:w="4769" w:type="dxa"/>
          </w:tcPr>
          <w:p w14:paraId="5E77DEA7" w14:textId="77777777" w:rsidR="00E74414" w:rsidRPr="00197841" w:rsidRDefault="00E74414" w:rsidP="00BF5B2B"/>
        </w:tc>
      </w:tr>
      <w:tr w:rsidR="00E74414" w:rsidRPr="00310F6E" w14:paraId="6197F0A0" w14:textId="77777777" w:rsidTr="00BF5B2B">
        <w:tc>
          <w:tcPr>
            <w:tcW w:w="2693" w:type="dxa"/>
          </w:tcPr>
          <w:p w14:paraId="66E35B57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3B341044" w14:textId="77777777"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14:paraId="5760DD9D" w14:textId="77777777" w:rsidR="00E74414" w:rsidRPr="00197841" w:rsidRDefault="00E74414" w:rsidP="00BF5B2B"/>
        </w:tc>
        <w:tc>
          <w:tcPr>
            <w:tcW w:w="1149" w:type="dxa"/>
          </w:tcPr>
          <w:p w14:paraId="3A22B2DE" w14:textId="77777777" w:rsidR="00E74414" w:rsidRPr="00197841" w:rsidRDefault="00E74414" w:rsidP="00BF5B2B"/>
        </w:tc>
        <w:tc>
          <w:tcPr>
            <w:tcW w:w="4769" w:type="dxa"/>
          </w:tcPr>
          <w:p w14:paraId="6034B887" w14:textId="77777777" w:rsidR="00E74414" w:rsidRPr="00197841" w:rsidRDefault="00E74414" w:rsidP="00BF5B2B"/>
        </w:tc>
      </w:tr>
      <w:tr w:rsidR="00E74414" w:rsidRPr="00310F6E" w14:paraId="5798520A" w14:textId="77777777" w:rsidTr="00BF5B2B">
        <w:tc>
          <w:tcPr>
            <w:tcW w:w="2693" w:type="dxa"/>
          </w:tcPr>
          <w:p w14:paraId="1CF7254F" w14:textId="77777777"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moveFromRangeStart w:id="87" w:author="fabrizio" w:date="2018-10-03T09:33:00Z" w:name="move526322552"/>
            <w:moveFrom w:id="88" w:author="fabrizio" w:date="2018-10-03T09:33:00Z">
              <w:r w:rsidRPr="00197841" w:rsidDel="004712DD">
                <w:rPr>
                  <w:rFonts w:cs="Arial"/>
                  <w:i/>
                  <w:color w:val="000000"/>
                </w:rPr>
                <w:t>Promote co-operation with allied services</w:t>
              </w:r>
            </w:moveFrom>
            <w:moveFromRangeEnd w:id="87"/>
          </w:p>
        </w:tc>
        <w:tc>
          <w:tcPr>
            <w:tcW w:w="1243" w:type="dxa"/>
          </w:tcPr>
          <w:p w14:paraId="505F12DA" w14:textId="77777777"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14:paraId="6A631626" w14:textId="77777777" w:rsidR="00E74414" w:rsidRPr="00197841" w:rsidRDefault="00E74414" w:rsidP="00BF5B2B"/>
        </w:tc>
        <w:tc>
          <w:tcPr>
            <w:tcW w:w="4769" w:type="dxa"/>
          </w:tcPr>
          <w:p w14:paraId="7655B1A7" w14:textId="77777777" w:rsidR="00E74414" w:rsidRPr="00197841" w:rsidDel="004712DD" w:rsidRDefault="00E74414" w:rsidP="00BF5B2B">
            <w:pPr>
              <w:rPr>
                <w:rFonts w:eastAsia="Times New Roman"/>
              </w:rPr>
            </w:pPr>
            <w:moveFromRangeStart w:id="89" w:author="fabrizio" w:date="2018-10-03T09:34:00Z" w:name="move526322569"/>
            <w:moveFrom w:id="90" w:author="fabrizio" w:date="2018-10-03T09:34:00Z">
              <w:r w:rsidRPr="00197841" w:rsidDel="004712DD">
                <w:rPr>
                  <w:rFonts w:eastAsia="Times New Roman"/>
                </w:rPr>
                <w:t>Pilot meetings</w:t>
              </w:r>
            </w:moveFrom>
          </w:p>
          <w:p w14:paraId="508D4B8D" w14:textId="77777777" w:rsidR="00E74414" w:rsidRPr="00197841" w:rsidRDefault="00E74414" w:rsidP="00BF5B2B">
            <w:moveFrom w:id="91" w:author="fabrizio" w:date="2018-10-03T09:34:00Z">
              <w:r w:rsidRPr="00197841" w:rsidDel="004712DD">
                <w:rPr>
                  <w:rFonts w:eastAsia="Times New Roman"/>
                </w:rPr>
                <w:t>STS-operators meetings</w:t>
              </w:r>
            </w:moveFrom>
            <w:moveFromRangeEnd w:id="89"/>
          </w:p>
        </w:tc>
      </w:tr>
    </w:tbl>
    <w:p w14:paraId="0990201B" w14:textId="77777777" w:rsidR="00E74414" w:rsidRPr="00197841" w:rsidRDefault="00E74414" w:rsidP="00E74414"/>
    <w:p w14:paraId="792C5072" w14:textId="77777777" w:rsidR="00DA0C30" w:rsidRDefault="00DA0C30"/>
    <w:sectPr w:rsidR="00DA0C30" w:rsidSect="00DA0C3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8" w:author="fabrizio" w:date="2018-10-02T16:59:00Z" w:initials="f">
    <w:p w14:paraId="34171ECD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tagliare</w:t>
      </w:r>
    </w:p>
  </w:comment>
  <w:comment w:id="49" w:author="fabrizio" w:date="2018-10-02T16:59:00Z" w:initials="f">
    <w:p w14:paraId="76055BD6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53" w:author="fabrizio" w:date="2018-10-03T09:10:00Z" w:initials="f">
    <w:p w14:paraId="46A117E1" w14:textId="77777777" w:rsidR="00B8111D" w:rsidRDefault="00B8111D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171ECD" w15:done="0"/>
  <w15:commentEx w15:paraId="76055BD6" w15:done="0"/>
  <w15:commentEx w15:paraId="46A117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171ECD" w16cid:durableId="1FF15906"/>
  <w16cid:commentId w16cid:paraId="76055BD6" w16cid:durableId="1FF15907"/>
  <w16cid:commentId w16cid:paraId="46A117E1" w16cid:durableId="1FF159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6AA19" w14:textId="77777777" w:rsidR="00370EC9" w:rsidRDefault="00370EC9" w:rsidP="005F2825">
      <w:r>
        <w:separator/>
      </w:r>
    </w:p>
  </w:endnote>
  <w:endnote w:type="continuationSeparator" w:id="0">
    <w:p w14:paraId="324ABC1B" w14:textId="77777777" w:rsidR="00370EC9" w:rsidRDefault="00370EC9" w:rsidP="005F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FC097" w14:textId="77777777" w:rsidR="00370EC9" w:rsidRDefault="00370EC9" w:rsidP="005F2825">
      <w:r>
        <w:separator/>
      </w:r>
    </w:p>
  </w:footnote>
  <w:footnote w:type="continuationSeparator" w:id="0">
    <w:p w14:paraId="0D314F0C" w14:textId="77777777" w:rsidR="00370EC9" w:rsidRDefault="00370EC9" w:rsidP="005F2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1579" w14:textId="03609DC4" w:rsidR="005F2825" w:rsidRDefault="005F2825">
    <w:pPr>
      <w:pStyle w:val="Header"/>
      <w:jc w:val="right"/>
      <w:pPrChange w:id="92" w:author="Kevin Gregory" w:date="2019-01-22T08:57:00Z">
        <w:pPr>
          <w:pStyle w:val="Header"/>
        </w:pPr>
      </w:pPrChange>
    </w:pPr>
    <w:r>
      <w:t>VTS46-10.</w:t>
    </w:r>
    <w:ins w:id="93" w:author="Kevin Gregory" w:date="2019-01-22T09:05:00Z">
      <w:r w:rsidR="00E1073D">
        <w:t>3.3</w:t>
      </w:r>
    </w:ins>
    <w:del w:id="94" w:author="Kevin Gregory" w:date="2019-01-22T09:05:00Z">
      <w:r w:rsidDel="00E1073D">
        <w:delText>4.2</w:delText>
      </w:r>
    </w:del>
  </w:p>
  <w:p w14:paraId="032ADAF4" w14:textId="77777777" w:rsidR="005F2825" w:rsidRDefault="005F282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vin Gregory">
    <w15:presenceInfo w15:providerId="Windows Live" w15:userId="bc49999eed2a89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14"/>
    <w:rsid w:val="000232A7"/>
    <w:rsid w:val="001B4D16"/>
    <w:rsid w:val="002A4714"/>
    <w:rsid w:val="00370EC9"/>
    <w:rsid w:val="004712DD"/>
    <w:rsid w:val="00492390"/>
    <w:rsid w:val="00492DC8"/>
    <w:rsid w:val="00505D74"/>
    <w:rsid w:val="005F2825"/>
    <w:rsid w:val="007253BF"/>
    <w:rsid w:val="00787571"/>
    <w:rsid w:val="007C5CE7"/>
    <w:rsid w:val="00803435"/>
    <w:rsid w:val="00836F81"/>
    <w:rsid w:val="00B8111D"/>
    <w:rsid w:val="00DA0C30"/>
    <w:rsid w:val="00E0596D"/>
    <w:rsid w:val="00E1073D"/>
    <w:rsid w:val="00E3787F"/>
    <w:rsid w:val="00E42D5C"/>
    <w:rsid w:val="00E617C8"/>
    <w:rsid w:val="00E74414"/>
    <w:rsid w:val="00EB4517"/>
    <w:rsid w:val="00F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0DB92"/>
  <w15:docId w15:val="{76CB56B7-6088-43A2-89C2-0AA81BD9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B4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17"/>
    <w:rPr>
      <w:rFonts w:ascii="Arial" w:eastAsia="SimSu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28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825"/>
    <w:rPr>
      <w:rFonts w:ascii="Arial" w:eastAsia="SimSu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28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825"/>
    <w:rPr>
      <w:rFonts w:ascii="Arial" w:eastAsia="SimSu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Kevin Gregory</cp:lastModifiedBy>
  <cp:revision>4</cp:revision>
  <dcterms:created xsi:type="dcterms:W3CDTF">2019-01-22T08:56:00Z</dcterms:created>
  <dcterms:modified xsi:type="dcterms:W3CDTF">2019-01-22T09:05:00Z</dcterms:modified>
</cp:coreProperties>
</file>